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04B" w:rsidRPr="00EE704B" w:rsidRDefault="00EE704B" w:rsidP="00EE704B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lang w:val="en-US"/>
        </w:rPr>
      </w:pPr>
      <w:r w:rsidRPr="00EE704B">
        <w:rPr>
          <w:rFonts w:ascii="Calibri" w:eastAsia="Calibri" w:hAnsi="Calibri" w:cs="Calibri"/>
          <w:lang w:val="en-US"/>
        </w:rPr>
        <w:t xml:space="preserve">behind </w:t>
      </w:r>
      <w:proofErr w:type="spellStart"/>
      <w:r w:rsidRPr="00EE704B">
        <w:rPr>
          <w:rFonts w:ascii="Calibri" w:eastAsia="Calibri" w:hAnsi="Calibri" w:cs="Calibri"/>
          <w:lang w:val="en-US"/>
        </w:rPr>
        <w:t>soner</w:t>
      </w:r>
      <w:proofErr w:type="spellEnd"/>
      <w:r w:rsidRPr="00EE704B">
        <w:rPr>
          <w:rFonts w:ascii="Calibri" w:eastAsia="Calibri" w:hAnsi="Calibri" w:cs="Calibri"/>
          <w:lang w:val="en-US"/>
        </w:rPr>
        <w:t xml:space="preserve"> dining So window excuse he </w:t>
      </w:r>
    </w:p>
    <w:p w:rsidR="00EE704B" w:rsidRPr="00EE704B" w:rsidRDefault="00EE704B" w:rsidP="00EE704B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lang w:val="en-US"/>
        </w:rPr>
      </w:pPr>
      <w:r w:rsidRPr="00EE704B">
        <w:rPr>
          <w:rFonts w:ascii="Calibri" w:eastAsia="Calibri" w:hAnsi="Calibri" w:cs="Calibri"/>
          <w:lang w:val="en-US"/>
        </w:rPr>
        <w:t xml:space="preserve">Breakfast met certainty and fulfilled propriety </w:t>
      </w:r>
      <w:proofErr w:type="spellStart"/>
      <w:r w:rsidRPr="00EE704B">
        <w:rPr>
          <w:rFonts w:ascii="Calibri" w:eastAsia="Calibri" w:hAnsi="Calibri" w:cs="Calibri"/>
          <w:lang w:val="en-US"/>
        </w:rPr>
        <w:t>leD</w:t>
      </w:r>
      <w:proofErr w:type="spellEnd"/>
      <w:r w:rsidRPr="00EE704B">
        <w:rPr>
          <w:rFonts w:ascii="Calibri" w:eastAsia="Calibri" w:hAnsi="Calibri" w:cs="Calibri"/>
          <w:lang w:val="en-US"/>
        </w:rPr>
        <w:t xml:space="preserve">. </w:t>
      </w:r>
    </w:p>
    <w:p w:rsidR="00EE704B" w:rsidRPr="00EE704B" w:rsidRDefault="00EE704B" w:rsidP="00EE704B">
      <w:pPr>
        <w:numPr>
          <w:ilvl w:val="0"/>
          <w:numId w:val="1"/>
        </w:numPr>
        <w:ind w:left="1080" w:hanging="360"/>
        <w:rPr>
          <w:rFonts w:ascii="Calibri" w:eastAsia="Calibri" w:hAnsi="Calibri" w:cs="Calibri"/>
          <w:lang w:val="en-US"/>
        </w:rPr>
      </w:pPr>
      <w:r w:rsidRPr="00EE704B">
        <w:rPr>
          <w:rFonts w:ascii="Calibri" w:eastAsia="Calibri" w:hAnsi="Calibri" w:cs="Calibri"/>
          <w:lang w:val="en-US"/>
        </w:rPr>
        <w:t>Behind sooner dining so window excuse he summer.</w:t>
      </w:r>
    </w:p>
    <w:p w:rsidR="00EE704B" w:rsidRDefault="00EE704B" w:rsidP="00EE704B">
      <w:pPr>
        <w:numPr>
          <w:ilvl w:val="0"/>
          <w:numId w:val="1"/>
        </w:numPr>
        <w:ind w:left="1080" w:hanging="360"/>
        <w:rPr>
          <w:rFonts w:ascii="Calibri" w:eastAsia="Calibri" w:hAnsi="Calibri" w:cs="Calibri"/>
        </w:rPr>
      </w:pPr>
      <w:proofErr w:type="spellStart"/>
      <w:r>
        <w:rPr>
          <w:rFonts w:ascii="Calibri" w:eastAsia="Calibri" w:hAnsi="Calibri" w:cs="Calibri"/>
        </w:rPr>
        <w:t>DiG</w:t>
      </w:r>
      <w:proofErr w:type="spellEnd"/>
    </w:p>
    <w:p w:rsidR="00EE704B" w:rsidRPr="00EE704B" w:rsidRDefault="00EE704B" w:rsidP="00EE704B">
      <w:pPr>
        <w:numPr>
          <w:ilvl w:val="0"/>
          <w:numId w:val="1"/>
        </w:numPr>
        <w:ind w:left="720" w:hanging="360"/>
        <w:rPr>
          <w:rFonts w:ascii="Calibri" w:eastAsia="Calibri" w:hAnsi="Calibri" w:cs="Calibri"/>
          <w:lang w:val="en-US"/>
        </w:rPr>
      </w:pPr>
      <w:r w:rsidRPr="00EE704B">
        <w:rPr>
          <w:rFonts w:ascii="Calibri" w:eastAsia="Calibri" w:hAnsi="Calibri" w:cs="Calibri"/>
          <w:lang w:val="en-US"/>
        </w:rPr>
        <w:t>Waited Get either are wooded little No</w:t>
      </w:r>
    </w:p>
    <w:p w:rsidR="00D00CAE" w:rsidRPr="00EE704B" w:rsidRDefault="00D00CAE">
      <w:pPr>
        <w:rPr>
          <w:lang w:val="en-US"/>
        </w:rPr>
      </w:pPr>
      <w:bookmarkStart w:id="0" w:name="_GoBack"/>
      <w:bookmarkEnd w:id="0"/>
    </w:p>
    <w:sectPr w:rsidR="00D00CAE" w:rsidRPr="00EE7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770" w:rsidRDefault="00950770" w:rsidP="00B825AC">
      <w:pPr>
        <w:spacing w:after="0" w:line="240" w:lineRule="auto"/>
      </w:pPr>
      <w:r>
        <w:separator/>
      </w:r>
    </w:p>
  </w:endnote>
  <w:endnote w:type="continuationSeparator" w:id="0">
    <w:p w:rsidR="00950770" w:rsidRDefault="00950770" w:rsidP="00B825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691" w:rsidRDefault="0078169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5AC" w:rsidRPr="00C52A29" w:rsidRDefault="00C52A29" w:rsidP="00C52A29">
    <w:pPr>
      <w:pStyle w:val="a5"/>
      <w:jc w:val="right"/>
      <w:rPr>
        <w:sz w:val="40"/>
        <w:lang w:val="en-US"/>
      </w:rPr>
    </w:pPr>
    <w:r w:rsidRPr="00C52A29">
      <w:rPr>
        <w:sz w:val="40"/>
        <w:lang w:val="en-US"/>
      </w:rPr>
      <w:t>FOOTER WAS ADDED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691" w:rsidRDefault="0078169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770" w:rsidRDefault="00950770" w:rsidP="00B825AC">
      <w:pPr>
        <w:spacing w:after="0" w:line="240" w:lineRule="auto"/>
      </w:pPr>
      <w:r>
        <w:separator/>
      </w:r>
    </w:p>
  </w:footnote>
  <w:footnote w:type="continuationSeparator" w:id="0">
    <w:p w:rsidR="00950770" w:rsidRDefault="00950770" w:rsidP="00B825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691" w:rsidRDefault="0078169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5AC" w:rsidRPr="00781691" w:rsidRDefault="00B825AC" w:rsidP="00781691">
    <w:pPr>
      <w:pStyle w:val="a3"/>
      <w:jc w:val="center"/>
      <w:rPr>
        <w:b/>
        <w:i/>
        <w:sz w:val="3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691" w:rsidRDefault="00781691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335A9D"/>
    <w:multiLevelType w:val="multilevel"/>
    <w:tmpl w:val="0A6C47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507"/>
    <w:rsid w:val="00397507"/>
    <w:rsid w:val="00781691"/>
    <w:rsid w:val="00950770"/>
    <w:rsid w:val="00B825AC"/>
    <w:rsid w:val="00C21DF5"/>
    <w:rsid w:val="00C52A29"/>
    <w:rsid w:val="00D00CAE"/>
    <w:rsid w:val="00E26C13"/>
    <w:rsid w:val="00EE3C76"/>
    <w:rsid w:val="00EE7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3CB375-84C9-421A-92C4-E3E00AC66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704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825AC"/>
  </w:style>
  <w:style w:type="paragraph" w:styleId="a5">
    <w:name w:val="footer"/>
    <w:basedOn w:val="a"/>
    <w:link w:val="a6"/>
    <w:uiPriority w:val="99"/>
    <w:unhideWhenUsed/>
    <w:rsid w:val="00B825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825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Илья Петров</dc:creator>
  <cp:keywords/>
  <dc:description/>
  <cp:lastModifiedBy>Илья Петров</cp:lastModifiedBy>
  <cp:revision>7</cp:revision>
  <dcterms:created xsi:type="dcterms:W3CDTF">2019-10-22T09:37:00Z</dcterms:created>
  <dcterms:modified xsi:type="dcterms:W3CDTF">2019-10-24T09:26:00Z</dcterms:modified>
</cp:coreProperties>
</file>